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window">
            <v:imagedata r:id="rId6" o:title=""/>
          </v:shape>
          <o:OLEObject Type="Embed" ProgID="PBrush" ShapeID="_x0000_i1025" DrawAspect="Content" ObjectID="_1649065268" r:id="rId7"/>
        </w:objec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B7B9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B7B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B7B95" w:rsidRPr="005B7B95" w:rsidRDefault="005B7B95" w:rsidP="005B7B95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5B7B95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5B7B95" w:rsidRPr="005B7B95" w:rsidRDefault="005B7B95" w:rsidP="005B7B95">
      <w:pPr>
        <w:jc w:val="center"/>
        <w:rPr>
          <w:rFonts w:ascii="Calibri" w:eastAsia="Calibri" w:hAnsi="Calibri" w:cs="Times New Roman"/>
          <w:sz w:val="48"/>
          <w:szCs w:val="48"/>
        </w:rPr>
      </w:pPr>
    </w:p>
    <w:p w:rsidR="005B7B95" w:rsidRDefault="005B7B95" w:rsidP="005B7B9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7B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C1C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48</w:t>
      </w:r>
    </w:p>
    <w:p w:rsidR="006C1C65" w:rsidRPr="006C1C65" w:rsidRDefault="006C1C65" w:rsidP="005B7B9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6C1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квітня 2020 року</w:t>
      </w:r>
    </w:p>
    <w:bookmarkEnd w:id="0"/>
    <w:p w:rsidR="005B7B95" w:rsidRPr="005B7B95" w:rsidRDefault="005B7B95" w:rsidP="005B7B9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84938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>Про затвердження сезонного</w:t>
      </w:r>
    </w:p>
    <w:p w:rsidR="00784938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 xml:space="preserve"> режиму роботи мереж</w:t>
      </w:r>
      <w:r w:rsidRPr="005B7B95">
        <w:rPr>
          <w:rFonts w:ascii="Times New Roman" w:hAnsi="Times New Roman" w:cs="Times New Roman"/>
          <w:b/>
          <w:sz w:val="28"/>
          <w:szCs w:val="28"/>
        </w:rPr>
        <w:br/>
        <w:t xml:space="preserve">зовнішнього освітлення на </w:t>
      </w:r>
    </w:p>
    <w:p w:rsidR="00374A6D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 xml:space="preserve">території міста </w:t>
      </w:r>
      <w:r w:rsidR="00784938" w:rsidRPr="005B7B95">
        <w:rPr>
          <w:rFonts w:ascii="Times New Roman" w:hAnsi="Times New Roman" w:cs="Times New Roman"/>
          <w:b/>
          <w:sz w:val="28"/>
          <w:szCs w:val="28"/>
        </w:rPr>
        <w:t>Городка</w:t>
      </w:r>
    </w:p>
    <w:p w:rsidR="00784938" w:rsidRDefault="00784938" w:rsidP="00374A6D">
      <w:pPr>
        <w:shd w:val="clear" w:color="auto" w:fill="FFFFFF"/>
        <w:spacing w:after="150"/>
        <w:rPr>
          <w:rFonts w:ascii="RobotoLight" w:eastAsia="Times New Roman" w:hAnsi="RobotoLight" w:cs="Times New Roman"/>
          <w:color w:val="333333"/>
          <w:sz w:val="21"/>
          <w:szCs w:val="21"/>
          <w:lang w:eastAsia="uk-UA"/>
        </w:rPr>
      </w:pPr>
    </w:p>
    <w:p w:rsidR="005B7B95" w:rsidRPr="005B7B95" w:rsidRDefault="00374A6D" w:rsidP="005B7B95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Відповідно 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до</w:t>
      </w:r>
      <w:r w:rsid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 </w:t>
      </w:r>
      <w:hyperlink r:id="rId8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України "Про благоустрій населених пунктів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", </w:t>
      </w:r>
      <w:hyperlink r:id="rId9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 України "</w:t>
      </w:r>
      <w:r w:rsidR="00784938"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Про місцеве самоврядування в Україні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", </w:t>
      </w:r>
      <w:hyperlink r:id="rId10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 України "Про автомобільні дороги" та з метою удосконалення умов безпеки дорожнього </w:t>
      </w:r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руху і раціонального використання стаціонарних джерел освітлення та з урахуванням природнього світлового режиму в місті </w:t>
      </w:r>
      <w:r w:rsid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Городок, Львівської області</w:t>
      </w:r>
      <w:r w:rsidR="005B7B95" w:rsidRPr="005B7B9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виконком міської ради</w:t>
      </w:r>
    </w:p>
    <w:p w:rsidR="005B7B95" w:rsidRPr="005B7B95" w:rsidRDefault="005B7B95" w:rsidP="005B7B95">
      <w:pPr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B7B95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</w:p>
    <w:p w:rsidR="00374A6D" w:rsidRDefault="005B7B95" w:rsidP="005B7B95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5B7B9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5B7B95" w:rsidRPr="005B7B95" w:rsidRDefault="005B7B95" w:rsidP="005B7B95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784938" w:rsidRDefault="00374A6D" w:rsidP="00784938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сезонний добовий графік режиму роботи мереж зовнішнього освітлення</w:t>
      </w:r>
      <w:r w:rsidR="00784938"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 </w:t>
      </w:r>
      <w:r w:rsidR="005B7B9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Городка</w:t>
      </w:r>
      <w:r w:rsidR="00784938"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з додатком.</w:t>
      </w:r>
    </w:p>
    <w:p w:rsidR="000F38DE" w:rsidRDefault="00CA4A4F" w:rsidP="00784938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Комунальному підприємству «Міське комунальне господарство»</w:t>
      </w:r>
      <w:r w:rsidR="00B876A2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0F38DE" w:rsidRDefault="000F38DE" w:rsidP="000F38DE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роботу мереж зовнішнього освітлення на території міста у межах, визначених затвердженим сезонним добовим графіком, у вечірньому і нічному режимах</w:t>
      </w:r>
    </w:p>
    <w:p w:rsidR="000F38DE" w:rsidRDefault="000F38DE" w:rsidP="000F38DE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урахуванням погодинних умов відхилення від сезонного добового графі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ка режиму роботи мереж зовніш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нього освітлення міста </w:t>
      </w:r>
      <w:r w:rsidR="001427E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здійснювати в межах до п’ятнадцяти хвилин</w:t>
      </w:r>
      <w:r w:rsidR="00AF517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4A4F" w:rsidRPr="00CA4A4F" w:rsidRDefault="00AF5173" w:rsidP="00CA4A4F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впорядкування використання електроенергії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15.04.2020 року до завершення </w:t>
      </w:r>
      <w:r w:rsidR="00D43C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дії 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карантину на території міста Городка,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427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щодобове відключення джерел штучного зовнішнього освітлення в період з 01 год. 00 хв. до 0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год.00 хв.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винятком вулиць: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Львівська, Яворівська,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Артищівська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Перемишльська,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Скітник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Заставська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Комарнівська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Заводська, Коцюбинського,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Підгай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, Джерельна, Коротка, Авіаційна.</w:t>
      </w:r>
    </w:p>
    <w:p w:rsidR="00AF5173" w:rsidRPr="00AF5173" w:rsidRDefault="00AF5173" w:rsidP="00AF5173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С.Р.</w:t>
      </w:r>
    </w:p>
    <w:p w:rsidR="00784938" w:rsidRPr="00DB0C68" w:rsidRDefault="00784938" w:rsidP="00784938">
      <w:pPr>
        <w:jc w:val="right"/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74A6D" w:rsidRDefault="00374A6D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D43CDC" w:rsidRDefault="003F4B35" w:rsidP="00D43CD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D43CD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D43CDC">
        <w:rPr>
          <w:rFonts w:ascii="Times New Roman" w:hAnsi="Times New Roman" w:cs="Times New Roman"/>
          <w:b/>
          <w:sz w:val="28"/>
          <w:szCs w:val="28"/>
        </w:rPr>
        <w:t>Кущак</w:t>
      </w:r>
      <w:proofErr w:type="spellEnd"/>
      <w:r w:rsidR="00D43CDC">
        <w:rPr>
          <w:rFonts w:ascii="Times New Roman" w:hAnsi="Times New Roman" w:cs="Times New Roman"/>
          <w:b/>
          <w:sz w:val="28"/>
          <w:szCs w:val="28"/>
        </w:rPr>
        <w:t xml:space="preserve"> Р. В.</w:t>
      </w: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jc w:val="right"/>
        <w:rPr>
          <w:rFonts w:ascii="Times New Roman" w:eastAsia="Calibri" w:hAnsi="Times New Roman" w:cs="Times New Roman"/>
        </w:rPr>
      </w:pPr>
      <w:r w:rsidRPr="003F4B35">
        <w:rPr>
          <w:rFonts w:ascii="Times New Roman" w:eastAsia="Calibri" w:hAnsi="Times New Roman" w:cs="Times New Roman"/>
        </w:rPr>
        <w:t xml:space="preserve">ДОДАТОК  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bookmarkStart w:id="1" w:name="РОЗМІР"/>
      <w:bookmarkEnd w:id="1"/>
      <w:r w:rsidRPr="003F4B35">
        <w:rPr>
          <w:rFonts w:ascii="Times New Roman" w:eastAsia="Calibri" w:hAnsi="Times New Roman" w:cs="Times New Roman"/>
        </w:rPr>
        <w:t>до рішення виконавчого комітету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proofErr w:type="spellStart"/>
      <w:r w:rsidRPr="003F4B35">
        <w:rPr>
          <w:rFonts w:ascii="Times New Roman" w:eastAsia="Calibri" w:hAnsi="Times New Roman" w:cs="Times New Roman"/>
        </w:rPr>
        <w:t>Городоцької</w:t>
      </w:r>
      <w:proofErr w:type="spellEnd"/>
      <w:r w:rsidRPr="003F4B35">
        <w:rPr>
          <w:rFonts w:ascii="Times New Roman" w:eastAsia="Calibri" w:hAnsi="Times New Roman" w:cs="Times New Roman"/>
        </w:rPr>
        <w:t xml:space="preserve"> міської ради Львівської області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r w:rsidRPr="003F4B35">
        <w:rPr>
          <w:rFonts w:ascii="Times New Roman" w:eastAsia="Calibri" w:hAnsi="Times New Roman" w:cs="Times New Roman"/>
        </w:rPr>
        <w:t xml:space="preserve">№        від         </w:t>
      </w:r>
      <w:r>
        <w:rPr>
          <w:rFonts w:ascii="Times New Roman" w:eastAsia="Calibri" w:hAnsi="Times New Roman" w:cs="Times New Roman"/>
        </w:rPr>
        <w:t>квітня</w:t>
      </w:r>
      <w:r w:rsidRPr="003F4B35">
        <w:rPr>
          <w:rFonts w:ascii="Times New Roman" w:eastAsia="Calibri" w:hAnsi="Times New Roman" w:cs="Times New Roman"/>
        </w:rPr>
        <w:t xml:space="preserve">   2020  року</w:t>
      </w: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3F4B35" w:rsidRDefault="003F4B35" w:rsidP="003F4B35">
      <w:pPr>
        <w:tabs>
          <w:tab w:val="left" w:pos="3000"/>
        </w:tabs>
        <w:jc w:val="center"/>
        <w:rPr>
          <w:rFonts w:ascii="Times New Roman" w:hAnsi="Times New Roman" w:cs="Times New Roman"/>
        </w:rPr>
      </w:pPr>
      <w:r w:rsidRPr="003F4B35">
        <w:rPr>
          <w:rFonts w:ascii="Times New Roman" w:hAnsi="Times New Roman" w:cs="Times New Roman"/>
        </w:rPr>
        <w:t>Сезонний добовий  графік</w:t>
      </w:r>
    </w:p>
    <w:p w:rsidR="003F4B35" w:rsidRPr="003F4B35" w:rsidRDefault="003F4B35" w:rsidP="003F4B35">
      <w:pPr>
        <w:tabs>
          <w:tab w:val="left" w:pos="3000"/>
        </w:tabs>
        <w:jc w:val="center"/>
        <w:rPr>
          <w:rFonts w:ascii="Times New Roman" w:hAnsi="Times New Roman" w:cs="Times New Roman"/>
        </w:rPr>
      </w:pPr>
      <w:r w:rsidRPr="003F4B35">
        <w:rPr>
          <w:rFonts w:ascii="Times New Roman" w:hAnsi="Times New Roman" w:cs="Times New Roman"/>
        </w:rPr>
        <w:t>режиму роботи зовнішнього освітлення міста Городка</w:t>
      </w:r>
    </w:p>
    <w:p w:rsidR="003F4B35" w:rsidRPr="003F4B35" w:rsidRDefault="003F4B35" w:rsidP="003F4B35">
      <w:pPr>
        <w:tabs>
          <w:tab w:val="left" w:pos="3000"/>
        </w:tabs>
        <w:jc w:val="center"/>
        <w:rPr>
          <w:ins w:id="2" w:author="Unknown"/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1"/>
        <w:gridCol w:w="760"/>
        <w:gridCol w:w="760"/>
        <w:gridCol w:w="658"/>
        <w:gridCol w:w="760"/>
        <w:gridCol w:w="710"/>
        <w:gridCol w:w="720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Січень </w:t>
            </w:r>
          </w:p>
        </w:tc>
        <w:tc>
          <w:tcPr>
            <w:tcW w:w="14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Лютий </w:t>
            </w:r>
          </w:p>
        </w:tc>
        <w:tc>
          <w:tcPr>
            <w:tcW w:w="1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Березень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</w:tr>
    </w:tbl>
    <w:p w:rsidR="00374A6D" w:rsidRPr="00374A6D" w:rsidRDefault="00374A6D" w:rsidP="00374A6D">
      <w:pPr>
        <w:rPr>
          <w:ins w:id="3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669"/>
        <w:gridCol w:w="720"/>
        <w:gridCol w:w="669"/>
        <w:gridCol w:w="720"/>
        <w:gridCol w:w="771"/>
        <w:gridCol w:w="874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Квітень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Травень </w:t>
            </w:r>
          </w:p>
        </w:tc>
        <w:tc>
          <w:tcPr>
            <w:tcW w:w="16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Червень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21-30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21-31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21-33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</w:tr>
    </w:tbl>
    <w:p w:rsidR="00374A6D" w:rsidRPr="00374A6D" w:rsidRDefault="00374A6D" w:rsidP="00374A6D">
      <w:pPr>
        <w:rPr>
          <w:ins w:id="4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8"/>
        <w:gridCol w:w="623"/>
        <w:gridCol w:w="727"/>
        <w:gridCol w:w="727"/>
        <w:gridCol w:w="727"/>
        <w:gridCol w:w="727"/>
        <w:gridCol w:w="884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Липень </w:t>
            </w:r>
          </w:p>
        </w:tc>
        <w:tc>
          <w:tcPr>
            <w:tcW w:w="14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Серпень 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Вересень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20-08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19-57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19-38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19-17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</w:tr>
    </w:tbl>
    <w:p w:rsidR="00374A6D" w:rsidRPr="00374A6D" w:rsidRDefault="00374A6D" w:rsidP="00374A6D">
      <w:pPr>
        <w:rPr>
          <w:ins w:id="5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9"/>
        <w:gridCol w:w="669"/>
        <w:gridCol w:w="720"/>
        <w:gridCol w:w="669"/>
        <w:gridCol w:w="720"/>
        <w:gridCol w:w="720"/>
        <w:gridCol w:w="926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Жовтень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Листопад </w:t>
            </w:r>
          </w:p>
        </w:tc>
        <w:tc>
          <w:tcPr>
            <w:tcW w:w="16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Грудень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16-23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16-25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16-26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16-27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</w:tbl>
    <w:p w:rsidR="00227C0C" w:rsidRDefault="00227C0C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3F4B35" w:rsidP="003F4B35">
      <w:pPr>
        <w:tabs>
          <w:tab w:val="left" w:pos="684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ради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Віткова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Ю.Б.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713D"/>
    <w:multiLevelType w:val="multilevel"/>
    <w:tmpl w:val="2E6EA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41182E"/>
    <w:multiLevelType w:val="hybridMultilevel"/>
    <w:tmpl w:val="AF8C18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8DE"/>
    <w:rsid w:val="000F3F3D"/>
    <w:rsid w:val="00127A0E"/>
    <w:rsid w:val="00133038"/>
    <w:rsid w:val="001427E6"/>
    <w:rsid w:val="0015253D"/>
    <w:rsid w:val="00157EE5"/>
    <w:rsid w:val="00180398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74A6D"/>
    <w:rsid w:val="003F4B35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5B7B95"/>
    <w:rsid w:val="00625706"/>
    <w:rsid w:val="006C1C65"/>
    <w:rsid w:val="007213E9"/>
    <w:rsid w:val="007418A1"/>
    <w:rsid w:val="00764859"/>
    <w:rsid w:val="00784938"/>
    <w:rsid w:val="0079099C"/>
    <w:rsid w:val="007B55B6"/>
    <w:rsid w:val="007E14D9"/>
    <w:rsid w:val="007E68D8"/>
    <w:rsid w:val="007F56C6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AF5173"/>
    <w:rsid w:val="00B876A2"/>
    <w:rsid w:val="00B93BA2"/>
    <w:rsid w:val="00BC6536"/>
    <w:rsid w:val="00C430B7"/>
    <w:rsid w:val="00C67F75"/>
    <w:rsid w:val="00C74B62"/>
    <w:rsid w:val="00C83817"/>
    <w:rsid w:val="00CA4A4F"/>
    <w:rsid w:val="00CB3D2C"/>
    <w:rsid w:val="00CE1537"/>
    <w:rsid w:val="00CF5CDE"/>
    <w:rsid w:val="00D0068B"/>
    <w:rsid w:val="00D43CDC"/>
    <w:rsid w:val="00D77CD4"/>
    <w:rsid w:val="00D8358F"/>
    <w:rsid w:val="00D87629"/>
    <w:rsid w:val="00DA356F"/>
    <w:rsid w:val="00DB0C68"/>
    <w:rsid w:val="00DF3727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9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49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9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74A6D"/>
  </w:style>
  <w:style w:type="paragraph" w:styleId="a4">
    <w:name w:val="Normal (Web)"/>
    <w:basedOn w:val="a"/>
    <w:uiPriority w:val="99"/>
    <w:semiHidden/>
    <w:unhideWhenUsed/>
    <w:rsid w:val="00374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374A6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A6D"/>
    <w:rPr>
      <w:color w:val="800080"/>
      <w:u w:val="single"/>
    </w:rPr>
  </w:style>
  <w:style w:type="paragraph" w:styleId="a7">
    <w:name w:val="No Spacing"/>
    <w:uiPriority w:val="1"/>
    <w:qFormat/>
    <w:rsid w:val="00784938"/>
  </w:style>
  <w:style w:type="paragraph" w:styleId="a8">
    <w:name w:val="List Paragraph"/>
    <w:basedOn w:val="a"/>
    <w:uiPriority w:val="34"/>
    <w:qFormat/>
    <w:rsid w:val="007849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49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B876A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87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9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49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9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74A6D"/>
  </w:style>
  <w:style w:type="paragraph" w:styleId="a4">
    <w:name w:val="Normal (Web)"/>
    <w:basedOn w:val="a"/>
    <w:uiPriority w:val="99"/>
    <w:semiHidden/>
    <w:unhideWhenUsed/>
    <w:rsid w:val="00374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374A6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A6D"/>
    <w:rPr>
      <w:color w:val="800080"/>
      <w:u w:val="single"/>
    </w:rPr>
  </w:style>
  <w:style w:type="paragraph" w:styleId="a7">
    <w:name w:val="No Spacing"/>
    <w:uiPriority w:val="1"/>
    <w:qFormat/>
    <w:rsid w:val="00784938"/>
  </w:style>
  <w:style w:type="paragraph" w:styleId="a8">
    <w:name w:val="List Paragraph"/>
    <w:basedOn w:val="a"/>
    <w:uiPriority w:val="34"/>
    <w:qFormat/>
    <w:rsid w:val="007849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49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B876A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87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.parus.ua/?doc=060Z46046B&amp;abz=7VHL6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onsultant.parus.ua/?doc=060ZZ9E4D0&amp;abz=4O2J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sultant.parus.ua/?doc=059KC3158B&amp;abz=01N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5243</Words>
  <Characters>2989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Goloborodko</cp:lastModifiedBy>
  <cp:revision>3</cp:revision>
  <cp:lastPrinted>2020-04-13T15:23:00Z</cp:lastPrinted>
  <dcterms:created xsi:type="dcterms:W3CDTF">2020-04-22T09:54:00Z</dcterms:created>
  <dcterms:modified xsi:type="dcterms:W3CDTF">2020-04-22T09:55:00Z</dcterms:modified>
</cp:coreProperties>
</file>